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F0B" w:rsidRDefault="00517F0B" w:rsidP="00517F0B">
      <w:pPr>
        <w:spacing w:line="480" w:lineRule="auto"/>
        <w:ind w:firstLine="720"/>
      </w:pPr>
      <w:r>
        <w:t>"What do you want to be when you grow up?" That seems to be the query every adult figure in your life asks you as thoughts of college life pervaded your mind. I was always the fickle child</w:t>
      </w:r>
      <w:ins w:id="0" w:author="Akosa" w:date="2013-01-10T00:14:00Z">
        <w:r w:rsidR="00904DE4">
          <w:t xml:space="preserve">, </w:t>
        </w:r>
      </w:ins>
      <w:del w:id="1" w:author="Akosa" w:date="2013-01-10T00:13:00Z">
        <w:r w:rsidDel="00904DE4">
          <w:delText>,</w:delText>
        </w:r>
      </w:del>
      <w:del w:id="2" w:author="Akosa" w:date="2013-01-10T00:14:00Z">
        <w:r w:rsidDel="00904DE4">
          <w:delText xml:space="preserve"> </w:delText>
        </w:r>
      </w:del>
      <w:r>
        <w:t xml:space="preserve">the </w:t>
      </w:r>
      <w:r w:rsidR="00444836">
        <w:t>boy</w:t>
      </w:r>
      <w:r>
        <w:t xml:space="preserve"> who </w:t>
      </w:r>
      <w:r w:rsidR="00444836">
        <w:t>shrugged</w:t>
      </w:r>
      <w:r>
        <w:t xml:space="preserve"> his shoulders and </w:t>
      </w:r>
      <w:r w:rsidR="00444836">
        <w:t>continued on</w:t>
      </w:r>
      <w:r w:rsidR="00477762">
        <w:t xml:space="preserve"> his merry way</w:t>
      </w:r>
      <w:ins w:id="3" w:author="Akosa" w:date="2013-01-10T00:14:00Z">
        <w:r w:rsidR="00904DE4">
          <w:t>.</w:t>
        </w:r>
      </w:ins>
      <w:del w:id="4" w:author="Akosa" w:date="2013-01-10T00:13:00Z">
        <w:r w:rsidDel="00904DE4">
          <w:delText>,</w:delText>
        </w:r>
      </w:del>
      <w:r>
        <w:t xml:space="preserve"> </w:t>
      </w:r>
      <w:del w:id="5" w:author="Akosa" w:date="2013-01-10T00:14:00Z">
        <w:r w:rsidDel="00904DE4">
          <w:delText xml:space="preserve">until I began to individually study topics in the summer preceding my tenth grade year. </w:delText>
        </w:r>
      </w:del>
      <w:ins w:id="6" w:author="Akosa" w:date="2013-01-10T00:14:00Z">
        <w:r w:rsidR="00904DE4">
          <w:t>This indecisiveness existed before I unveiled the joys of self-study in the summer before my 10</w:t>
        </w:r>
        <w:r w:rsidR="00904DE4" w:rsidRPr="00904DE4">
          <w:rPr>
            <w:vertAlign w:val="superscript"/>
            <w:rPrChange w:id="7" w:author="Akosa" w:date="2013-01-10T00:15:00Z">
              <w:rPr/>
            </w:rPrChange>
          </w:rPr>
          <w:t>th</w:t>
        </w:r>
        <w:r w:rsidR="00904DE4">
          <w:t xml:space="preserve"> </w:t>
        </w:r>
      </w:ins>
      <w:ins w:id="8" w:author="Akosa" w:date="2013-01-10T00:15:00Z">
        <w:r w:rsidR="00904DE4">
          <w:t>grade year.</w:t>
        </w:r>
      </w:ins>
    </w:p>
    <w:p w:rsidR="00477762" w:rsidRDefault="00517F0B" w:rsidP="00517F0B">
      <w:pPr>
        <w:spacing w:line="480" w:lineRule="auto"/>
        <w:ind w:firstLine="720"/>
      </w:pPr>
      <w:r>
        <w:t xml:space="preserve">One scorching summer </w:t>
      </w:r>
      <w:del w:id="9" w:author="Akosa" w:date="2013-01-13T11:52:00Z">
        <w:r w:rsidDel="006477B1">
          <w:delText>day</w:delText>
        </w:r>
      </w:del>
      <w:ins w:id="10" w:author="Akosa" w:date="2013-01-13T11:52:00Z">
        <w:r w:rsidR="006477B1">
          <w:t>afternoon</w:t>
        </w:r>
      </w:ins>
      <w:bookmarkStart w:id="11" w:name="_GoBack"/>
      <w:bookmarkEnd w:id="11"/>
      <w:r>
        <w:t xml:space="preserve">, a companion of mine pulled out his MacBook Pro while we were conversing at his house and began boasting about how much simpler it is to use than a Windows computer. Enchanted by thoughts </w:t>
      </w:r>
      <w:r w:rsidR="00477762">
        <w:t>of multiple</w:t>
      </w:r>
      <w:r>
        <w:t xml:space="preserve"> desktops and fluid, multitouch gestures, I was dismayed when he in</w:t>
      </w:r>
      <w:r w:rsidR="00713C4E">
        <w:t>formed me of the $1200 price</w:t>
      </w:r>
      <w:r>
        <w:t xml:space="preserve"> on such a majest</w:t>
      </w:r>
      <w:r w:rsidR="00713C4E">
        <w:t>ic machine. I searched "Mac OS X on PC" using Google, and after</w:t>
      </w:r>
      <w:r>
        <w:t xml:space="preserve"> </w:t>
      </w:r>
      <w:del w:id="12" w:author="Akosa" w:date="2013-01-10T00:15:00Z">
        <w:r w:rsidDel="00904DE4">
          <w:delText>seeing the search results</w:delText>
        </w:r>
      </w:del>
      <w:ins w:id="13" w:author="Akosa" w:date="2013-01-10T00:15:00Z">
        <w:r w:rsidR="00904DE4">
          <w:t>learning about software virtualization</w:t>
        </w:r>
      </w:ins>
      <w:r>
        <w:t>, I could feel my spark of interest evolve into a cabin-warming fire. As I delve</w:t>
      </w:r>
      <w:r w:rsidR="00713C4E">
        <w:t>d</w:t>
      </w:r>
      <w:r>
        <w:t xml:space="preserve"> deeper into my study of operating systems</w:t>
      </w:r>
      <w:r w:rsidR="00477762">
        <w:t xml:space="preserve"> and experimented</w:t>
      </w:r>
      <w:r>
        <w:t xml:space="preserve">, the fire </w:t>
      </w:r>
      <w:r w:rsidR="00713C4E">
        <w:t xml:space="preserve">was augmented </w:t>
      </w:r>
      <w:r>
        <w:t>until a</w:t>
      </w:r>
      <w:del w:id="14" w:author="Akosa" w:date="2013-01-10T00:13:00Z">
        <w:r w:rsidDel="00904DE4">
          <w:delText xml:space="preserve">n astounding </w:delText>
        </w:r>
      </w:del>
      <w:ins w:id="15" w:author="Akosa" w:date="2013-01-10T00:13:00Z">
        <w:r w:rsidR="00904DE4">
          <w:t xml:space="preserve"> raging </w:t>
        </w:r>
      </w:ins>
      <w:r>
        <w:t xml:space="preserve">forest fire raged within me. </w:t>
      </w:r>
      <w:r w:rsidR="00713C4E">
        <w:t>I am confident that fires of similar intensity burn within the hearts of MITES students and alumni</w:t>
      </w:r>
      <w:del w:id="16" w:author="Akosa" w:date="2013-01-10T00:12:00Z">
        <w:r w:rsidR="00713C4E" w:rsidDel="00904DE4">
          <w:delText xml:space="preserve"> and encourage collaboration</w:delText>
        </w:r>
      </w:del>
      <w:r>
        <w:t xml:space="preserve">. My passion for computers </w:t>
      </w:r>
      <w:r w:rsidR="00713C4E">
        <w:t>helps me define</w:t>
      </w:r>
      <w:r>
        <w:t xml:space="preserve"> the purpose of my future occupation: Regardless of what it is, this occupation must allow me to positively influence the world by facilitating the transportation of knowledge between members of mankind. If more people are interested in </w:t>
      </w:r>
      <w:del w:id="17" w:author="Akosa" w:date="2013-01-10T00:11:00Z">
        <w:r w:rsidDel="00904DE4">
          <w:delText>computers and their intricacies</w:delText>
        </w:r>
      </w:del>
      <w:ins w:id="18" w:author="Akosa" w:date="2013-01-10T00:11:00Z">
        <w:r w:rsidR="00904DE4">
          <w:t>becoming proficient with technology</w:t>
        </w:r>
      </w:ins>
      <w:r>
        <w:t xml:space="preserve">, then ideas can spread more rapidly, and innovations to improve all global industry can be readily produce without inhibition. Imagine it: A world with future engineers, equipped with now-inconceivable equipment and sharing the spirit of Romans who engineered the renowned aqueducts. </w:t>
      </w:r>
      <w:r w:rsidR="00713C4E">
        <w:t xml:space="preserve">The expression of ingenuity without impediment is </w:t>
      </w:r>
      <w:r>
        <w:t>the primary objective of my future career.</w:t>
      </w:r>
    </w:p>
    <w:sectPr w:rsidR="004777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F0B"/>
    <w:rsid w:val="00444836"/>
    <w:rsid w:val="00477762"/>
    <w:rsid w:val="004F7F74"/>
    <w:rsid w:val="00517F0B"/>
    <w:rsid w:val="006477B1"/>
    <w:rsid w:val="00713C4E"/>
    <w:rsid w:val="007B5FD5"/>
    <w:rsid w:val="00837F98"/>
    <w:rsid w:val="00904DE4"/>
    <w:rsid w:val="00D70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332</Words>
  <Characters>1669</Characters>
  <Application>Microsoft Office Word</Application>
  <DocSecurity>0</DocSecurity>
  <Lines>20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Akosa</dc:creator>
  <cp:lastModifiedBy>Akosa</cp:lastModifiedBy>
  <cp:revision>6</cp:revision>
  <dcterms:created xsi:type="dcterms:W3CDTF">2013-01-07T03:16:00Z</dcterms:created>
  <dcterms:modified xsi:type="dcterms:W3CDTF">2013-01-13T16:52:00Z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1OAHpTUP2ubyj5UEO9MS6VfDLvsGBTSK8FsZu4U3Wy6Y</vt:lpwstr>
  </property>
  <property fmtid="{D5CDD505-2E9C-101B-9397-08002B2CF9AE}" pid="4" name="Google.Documents.RevisionId">
    <vt:lpwstr>04870411093742207066</vt:lpwstr>
  </property>
  <property fmtid="{D5CDD505-2E9C-101B-9397-08002B2CF9AE}" pid="5" name="Google.Documents.PluginVersion">
    <vt:lpwstr>2.0.2662.553</vt:lpwstr>
  </property>
  <property fmtid="{D5CDD505-2E9C-101B-9397-08002B2CF9AE}" pid="6" name="Google.Documents.MergeIncapabilityFlags">
    <vt:i4>0</vt:i4>
  </property>
</Properties>
</file>